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A36A80F" w14:textId="77777777" w:rsidR="00D15781" w:rsidRDefault="00945132">
      <w:pPr>
        <w:pStyle w:val="Title"/>
      </w:pPr>
      <w:r>
        <w:t>Docx sample document</w:t>
      </w:r>
    </w:p>
    <w:p w14:paraId="4DDA3957" w14:textId="77777777" w:rsidR="00D15781" w:rsidRDefault="00945132">
      <w:r>
        <w:t>This is a document exhibiting basic docx features.</w:t>
      </w:r>
      <w:r w:rsidR="00665DAE">
        <w:t xml:space="preserve">  Compared to the Flat OPC version, it contains a few innocuous differents.</w:t>
      </w:r>
    </w:p>
    <w:p w14:paraId="47D69C0A" w14:textId="77777777" w:rsidR="00D15781" w:rsidRDefault="00945132">
      <w:pPr>
        <w:pStyle w:val="Heading1"/>
      </w:pPr>
      <w:r>
        <w:t>This is style Heading 1</w:t>
      </w:r>
    </w:p>
    <w:p w14:paraId="0F2D18E2" w14:textId="77777777" w:rsidR="00D15781" w:rsidRDefault="00D15781"/>
    <w:p w14:paraId="50204322" w14:textId="77777777" w:rsidR="00D15781" w:rsidRDefault="00945132">
      <w:r>
        <w:t>Some text.</w:t>
      </w:r>
    </w:p>
    <w:p w14:paraId="00BC4F90" w14:textId="77777777" w:rsidR="00D15781" w:rsidRDefault="00945132">
      <w:pPr>
        <w:pStyle w:val="Heading1"/>
      </w:pPr>
      <w:r>
        <w:t>Tables</w:t>
      </w:r>
    </w:p>
    <w:p w14:paraId="5345037B" w14:textId="77777777" w:rsidR="00D15781" w:rsidRDefault="00D15781">
      <w:pPr>
        <w:ind w:start="0pt"/>
      </w:pPr>
    </w:p>
    <w:tbl>
      <w:tblPr>
        <w:tblStyle w:val="TableGrid"/>
        <w:tblW w:w="0pt" w:type="auto"/>
        <w:tblLook w:firstRow="1" w:lastRow="0" w:firstColumn="1" w:lastColumn="0" w:noHBand="0" w:noVBand="1"/>
      </w:tblPr>
      <w:tblGrid>
        <w:gridCol w:w="3561"/>
        <w:gridCol w:w="3561"/>
        <w:gridCol w:w="3561"/>
      </w:tblGrid>
      <w:tr w:rsidR="00D15781" w14:paraId="73C333AF" w14:textId="77777777">
        <w:tc>
          <w:tcPr>
            <w:tcW w:w="178.05pt" w:type="dxa"/>
          </w:tcPr>
          <w:p w14:paraId="19A35A0F" w14:textId="77777777" w:rsidR="00D15781" w:rsidRDefault="00945132">
            <w:pPr>
              <w:ind w:start="0pt"/>
            </w:pPr>
            <w:r>
              <w:t>Cell text</w:t>
            </w:r>
          </w:p>
        </w:tc>
        <w:tc>
          <w:tcPr>
            <w:tcW w:w="178.05pt" w:type="dxa"/>
          </w:tcPr>
          <w:p w14:paraId="2AC29E42" w14:textId="77777777" w:rsidR="00D15781" w:rsidRDefault="00D15781">
            <w:pPr>
              <w:ind w:start="0pt"/>
            </w:pPr>
          </w:p>
        </w:tc>
        <w:tc>
          <w:tcPr>
            <w:tcW w:w="178.05pt" w:type="dxa"/>
            <w:shd w:val="clear" w:color="auto" w:fill="D9D9D9" w:themeFill="background1" w:themeFillShade="D9"/>
          </w:tcPr>
          <w:p w14:paraId="073E1549" w14:textId="77777777" w:rsidR="00D15781" w:rsidRDefault="00945132">
            <w:pPr>
              <w:ind w:start="0pt"/>
            </w:pPr>
            <w:r>
              <w:t>Shaded grey</w:t>
            </w:r>
          </w:p>
        </w:tc>
      </w:tr>
      <w:tr w:rsidR="00D15781" w14:paraId="2E064F89" w14:textId="77777777">
        <w:tc>
          <w:tcPr>
            <w:tcW w:w="178.05pt" w:type="dxa"/>
            <w:vMerge w:val="restart"/>
          </w:tcPr>
          <w:p w14:paraId="22A2BA2F" w14:textId="77777777" w:rsidR="00D15781" w:rsidRDefault="00945132">
            <w:pPr>
              <w:ind w:start="0pt"/>
            </w:pPr>
            <w:r>
              <w:t>Vertical merge</w:t>
            </w:r>
          </w:p>
        </w:tc>
        <w:tc>
          <w:tcPr>
            <w:tcW w:w="178.05pt" w:type="dxa"/>
          </w:tcPr>
          <w:p w14:paraId="57CD6F6B" w14:textId="77777777" w:rsidR="00D15781" w:rsidRDefault="00D15781">
            <w:pPr>
              <w:ind w:start="0pt"/>
            </w:pPr>
          </w:p>
        </w:tc>
        <w:tc>
          <w:tcPr>
            <w:tcW w:w="178.05pt" w:type="dxa"/>
            <w:shd w:val="clear" w:color="auto" w:fill="D9D9D9" w:themeFill="background1" w:themeFillShade="D9"/>
          </w:tcPr>
          <w:p w14:paraId="7F384D9C" w14:textId="77777777" w:rsidR="00D15781" w:rsidRDefault="00945132">
            <w:pPr>
              <w:ind w:start="0pt"/>
            </w:pPr>
            <w:r>
              <w:t>Shaded grey</w:t>
            </w:r>
          </w:p>
        </w:tc>
      </w:tr>
      <w:tr w:rsidR="00D15781" w14:paraId="5E4505DA" w14:textId="77777777">
        <w:tc>
          <w:tcPr>
            <w:tcW w:w="178.05pt" w:type="dxa"/>
            <w:vMerge/>
          </w:tcPr>
          <w:p w14:paraId="432609F8" w14:textId="77777777" w:rsidR="00D15781" w:rsidRDefault="00D15781">
            <w:pPr>
              <w:ind w:start="0pt"/>
            </w:pPr>
          </w:p>
        </w:tc>
        <w:tc>
          <w:tcPr>
            <w:tcW w:w="178.05pt" w:type="dxa"/>
          </w:tcPr>
          <w:p w14:paraId="255948B6" w14:textId="77777777" w:rsidR="00D15781" w:rsidRDefault="00D15781">
            <w:pPr>
              <w:ind w:start="0pt"/>
            </w:pPr>
          </w:p>
        </w:tc>
        <w:tc>
          <w:tcPr>
            <w:tcW w:w="178.05pt" w:type="dxa"/>
          </w:tcPr>
          <w:p w14:paraId="6D472AE2" w14:textId="77777777" w:rsidR="00D15781" w:rsidRDefault="00D15781">
            <w:pPr>
              <w:ind w:start="0pt"/>
            </w:pPr>
          </w:p>
        </w:tc>
      </w:tr>
      <w:tr w:rsidR="00D15781" w14:paraId="47600954" w14:textId="77777777">
        <w:tc>
          <w:tcPr>
            <w:tcW w:w="178.05pt" w:type="dxa"/>
          </w:tcPr>
          <w:p w14:paraId="18FE6FD0" w14:textId="77777777" w:rsidR="00D15781" w:rsidRDefault="00D15781">
            <w:pPr>
              <w:ind w:start="0pt"/>
            </w:pPr>
          </w:p>
        </w:tc>
        <w:tc>
          <w:tcPr>
            <w:tcW w:w="356.10pt" w:type="dxa"/>
            <w:gridSpan w:val="2"/>
          </w:tcPr>
          <w:p w14:paraId="74143C73" w14:textId="77777777" w:rsidR="00D15781" w:rsidRDefault="00945132">
            <w:pPr>
              <w:ind w:start="0pt"/>
            </w:pPr>
            <w:r>
              <w:t>Horizontal merge</w:t>
            </w:r>
          </w:p>
        </w:tc>
      </w:tr>
    </w:tbl>
    <w:p w14:paraId="4A52B79A" w14:textId="77777777" w:rsidR="00D15781" w:rsidRDefault="00D15781">
      <w:pPr>
        <w:ind w:start="0pt"/>
      </w:pPr>
    </w:p>
    <w:p w14:paraId="625A71D9" w14:textId="77777777" w:rsidR="00D15781" w:rsidRDefault="00945132">
      <w:pPr>
        <w:ind w:start="0pt"/>
      </w:pPr>
      <w:r>
        <w:t>(There is another document which tests tables more thoroughly)</w:t>
      </w:r>
    </w:p>
    <w:p w14:paraId="42CE890B" w14:textId="77777777" w:rsidR="00D15781" w:rsidRDefault="00945132">
      <w:pPr>
        <w:pStyle w:val="Heading1"/>
      </w:pPr>
      <w:r>
        <w:t>Paragraph properties</w:t>
      </w:r>
    </w:p>
    <w:p w14:paraId="086C4477" w14:textId="77777777" w:rsidR="00D15781" w:rsidRDefault="00D15781">
      <w:pPr>
        <w:ind w:start="0pt"/>
      </w:pPr>
    </w:p>
    <w:p w14:paraId="3C8B3810" w14:textId="77777777" w:rsidR="00D15781" w:rsidRDefault="00945132">
      <w:r>
        <w:t>Left indent</w:t>
      </w:r>
    </w:p>
    <w:p w14:paraId="43F28572" w14:textId="77777777" w:rsidR="00D15781" w:rsidRDefault="00945132">
      <w:pPr>
        <w:jc w:val="center"/>
      </w:pPr>
      <w:r>
        <w:t>Centre</w:t>
      </w:r>
      <w:r w:rsidR="00665DAE">
        <w:t>d text</w:t>
      </w:r>
    </w:p>
    <w:p w14:paraId="49F632C4" w14:textId="77777777" w:rsidR="00D15781" w:rsidRDefault="00945132">
      <w:pPr>
        <w:jc w:val="end"/>
      </w:pPr>
      <w:r>
        <w:t>Align Right</w:t>
      </w:r>
    </w:p>
    <w:p w14:paraId="05066691" w14:textId="77777777" w:rsidR="00D15781" w:rsidRDefault="00945132">
      <w:pPr>
        <w:jc w:val="both"/>
      </w:pPr>
      <w:r>
        <w:t>Justified text</w:t>
      </w:r>
    </w:p>
    <w:p w14:paraId="61998897" w14:textId="77777777" w:rsidR="00D15781" w:rsidRDefault="00D15781">
      <w:pPr>
        <w:jc w:val="both"/>
      </w:pPr>
    </w:p>
    <w:p w14:paraId="5A19E05F" w14:textId="77777777" w:rsidR="00D15781" w:rsidRDefault="00945132">
      <w:pPr>
        <w:ind w:start="36pt"/>
        <w:jc w:val="both"/>
      </w:pPr>
      <w:r>
        <w:t xml:space="preserve">Indented indented indented indented indented indented indented indented indented indented indented indented indented indented indented indented indented indented indented indented indented indented indented </w:t>
      </w:r>
    </w:p>
    <w:p w14:paraId="2DC17C59" w14:textId="77777777" w:rsidR="00D15781" w:rsidRDefault="00D15781">
      <w:pPr>
        <w:jc w:val="both"/>
      </w:pPr>
    </w:p>
    <w:p w14:paraId="72CC2205" w14:textId="77777777" w:rsidR="00D15781" w:rsidRDefault="00945132">
      <w:pPr>
        <w:ind w:start="72pt" w:hanging="36pt"/>
        <w:jc w:val="both"/>
      </w:pPr>
      <w:r>
        <w:t>First line indent, Left indent, Hanging indent aaa bbb aaa bbb aaa bbb aaa bbb aaa bbb aaa bbb aaa bbb aaa bbb aaa bbb aaa bbb aaa bbb aaa bbb aaa bbb aaa bbb</w:t>
      </w:r>
    </w:p>
    <w:p w14:paraId="1C4202CB" w14:textId="77777777" w:rsidR="00D15781" w:rsidRDefault="00D15781">
      <w:pPr>
        <w:jc w:val="both"/>
      </w:pPr>
    </w:p>
    <w:p w14:paraId="2B71EBA8" w14:textId="77777777" w:rsidR="00D15781" w:rsidRDefault="00D15781">
      <w:pPr>
        <w:jc w:val="both"/>
      </w:pPr>
    </w:p>
    <w:p w14:paraId="4C6A5190" w14:textId="77777777" w:rsidR="00D15781" w:rsidRDefault="00945132">
      <w:pPr>
        <w:jc w:val="both"/>
      </w:pPr>
      <w:r>
        <w:t>Normal</w:t>
      </w:r>
    </w:p>
    <w:p w14:paraId="25C7F0BC" w14:textId="77777777" w:rsidR="00D15781" w:rsidRDefault="00665DAE">
      <w:pPr>
        <w:spacing w:before="10pt" w:after="20pt"/>
        <w:ind w:start="4.25pt" w:end="4.25pt"/>
        <w:jc w:val="both"/>
      </w:pPr>
      <w:r>
        <w:t>A para</w:t>
      </w:r>
      <w:r w:rsidR="00945132">
        <w:t>graph with 10 points spacing before, 20 points after.</w:t>
      </w:r>
    </w:p>
    <w:p w14:paraId="026B1399" w14:textId="77777777" w:rsidR="00D15781" w:rsidRDefault="00945132">
      <w:pPr>
        <w:pStyle w:val="Heading1"/>
      </w:pPr>
      <w:r>
        <w:t>Run properties</w:t>
      </w:r>
    </w:p>
    <w:p w14:paraId="60DB8A01" w14:textId="77777777" w:rsidR="00D15781" w:rsidRDefault="00D15781">
      <w:pPr>
        <w:jc w:val="both"/>
      </w:pPr>
    </w:p>
    <w:p w14:paraId="614A35C2" w14:textId="77777777" w:rsidR="00D15781" w:rsidRDefault="00945132">
      <w:pPr>
        <w:jc w:val="both"/>
      </w:pPr>
      <w:r>
        <w:t xml:space="preserve">Font styles </w:t>
      </w:r>
      <w:r>
        <w:rPr>
          <w:rFonts w:ascii="Arial Black" w:hAnsi="Arial Black"/>
        </w:rPr>
        <w:t>Aerial Black</w:t>
      </w:r>
    </w:p>
    <w:p w14:paraId="76FD4BCF" w14:textId="77777777" w:rsidR="00D15781" w:rsidRDefault="00945132">
      <w:pPr>
        <w:jc w:val="both"/>
      </w:pPr>
      <w:r>
        <w:t xml:space="preserve">Font styles </w:t>
      </w:r>
      <w:r>
        <w:rPr>
          <w:sz w:val="36"/>
          <w:szCs w:val="36"/>
        </w:rPr>
        <w:t>18 point</w:t>
      </w:r>
    </w:p>
    <w:p w14:paraId="6E523976" w14:textId="77777777" w:rsidR="00D15781" w:rsidRDefault="00945132">
      <w:pPr>
        <w:jc w:val="both"/>
      </w:pPr>
      <w:r>
        <w:t xml:space="preserve">Font styles </w:t>
      </w:r>
      <w:r>
        <w:rPr>
          <w:b/>
        </w:rPr>
        <w:t>bold</w:t>
      </w:r>
    </w:p>
    <w:p w14:paraId="6373480B" w14:textId="77777777" w:rsidR="00D15781" w:rsidRDefault="00945132">
      <w:pPr>
        <w:jc w:val="both"/>
      </w:pPr>
      <w:r>
        <w:t xml:space="preserve">Font styles </w:t>
      </w:r>
      <w:r>
        <w:rPr>
          <w:i/>
        </w:rPr>
        <w:t>italic</w:t>
      </w:r>
    </w:p>
    <w:p w14:paraId="589FC8A7" w14:textId="77777777" w:rsidR="00D15781" w:rsidRDefault="00945132">
      <w:pPr>
        <w:jc w:val="both"/>
      </w:pPr>
      <w:r>
        <w:t xml:space="preserve">Font styles </w:t>
      </w:r>
      <w:r>
        <w:rPr>
          <w:u w:val="single"/>
        </w:rPr>
        <w:t>underline</w:t>
      </w:r>
    </w:p>
    <w:p w14:paraId="04E195C6" w14:textId="77777777" w:rsidR="00D15781" w:rsidRDefault="00945132">
      <w:pPr>
        <w:pStyle w:val="Heading1"/>
      </w:pPr>
      <w:r>
        <w:t>Bullets &amp; numbering</w:t>
      </w:r>
    </w:p>
    <w:p w14:paraId="5D3B7E02" w14:textId="77777777" w:rsidR="00D15781" w:rsidRDefault="00D15781">
      <w:pPr>
        <w:jc w:val="both"/>
      </w:pPr>
    </w:p>
    <w:p w14:paraId="4E5DEB97" w14:textId="77777777" w:rsidR="00D15781" w:rsidRDefault="00945132">
      <w:pPr>
        <w:jc w:val="both"/>
      </w:pPr>
      <w:r>
        <w:lastRenderedPageBreak/>
        <w:t>Bullets</w:t>
      </w:r>
    </w:p>
    <w:p w14:paraId="0423EA08" w14:textId="77777777" w:rsidR="00D15781" w:rsidRDefault="00945132">
      <w:pPr>
        <w:pStyle w:val="ListParagraph"/>
        <w:numPr>
          <w:ilvl w:val="0"/>
          <w:numId w:val="1"/>
        </w:numPr>
        <w:jc w:val="both"/>
      </w:pPr>
      <w:r>
        <w:t>Level 1</w:t>
      </w:r>
    </w:p>
    <w:p w14:paraId="70D5F724" w14:textId="77777777" w:rsidR="00D15781" w:rsidRDefault="00945132">
      <w:pPr>
        <w:pStyle w:val="ListParagraph"/>
        <w:numPr>
          <w:ilvl w:val="1"/>
          <w:numId w:val="1"/>
        </w:numPr>
        <w:jc w:val="both"/>
      </w:pPr>
      <w:r>
        <w:t>Level 2</w:t>
      </w:r>
    </w:p>
    <w:p w14:paraId="5B770FCB" w14:textId="77777777" w:rsidR="00D15781" w:rsidRDefault="00D15781">
      <w:pPr>
        <w:jc w:val="both"/>
      </w:pPr>
    </w:p>
    <w:p w14:paraId="01A5D85C" w14:textId="77777777" w:rsidR="00D15781" w:rsidRDefault="00945132">
      <w:pPr>
        <w:jc w:val="both"/>
      </w:pPr>
      <w:r>
        <w:t>Numbering</w:t>
      </w:r>
    </w:p>
    <w:p w14:paraId="5269ED54" w14:textId="77777777" w:rsidR="00D15781" w:rsidRDefault="00945132">
      <w:pPr>
        <w:pStyle w:val="ListParagraph"/>
        <w:numPr>
          <w:ilvl w:val="0"/>
          <w:numId w:val="2"/>
        </w:numPr>
        <w:jc w:val="both"/>
      </w:pPr>
      <w:r>
        <w:t>Level 1</w:t>
      </w:r>
    </w:p>
    <w:p w14:paraId="44C29A4A" w14:textId="77777777" w:rsidR="00D15781" w:rsidRDefault="00945132">
      <w:pPr>
        <w:pStyle w:val="ListParagraph"/>
        <w:numPr>
          <w:ilvl w:val="1"/>
          <w:numId w:val="2"/>
        </w:numPr>
        <w:jc w:val="both"/>
      </w:pPr>
      <w:r>
        <w:t>Level 2</w:t>
      </w:r>
    </w:p>
    <w:p w14:paraId="78A5E7F7" w14:textId="77777777" w:rsidR="00D15781" w:rsidRDefault="00945132">
      <w:pPr>
        <w:pStyle w:val="ListParagraph"/>
        <w:numPr>
          <w:ilvl w:val="2"/>
          <w:numId w:val="2"/>
        </w:numPr>
        <w:jc w:val="both"/>
      </w:pPr>
      <w:r>
        <w:t>Level 3</w:t>
      </w:r>
    </w:p>
    <w:p w14:paraId="0FC0DBD4" w14:textId="77777777" w:rsidR="00D15781" w:rsidRDefault="00D15781">
      <w:pPr>
        <w:ind w:start="36pt"/>
        <w:jc w:val="both"/>
      </w:pPr>
    </w:p>
    <w:p w14:paraId="74BE1979" w14:textId="77777777" w:rsidR="00D15781" w:rsidRDefault="00945132">
      <w:pPr>
        <w:pStyle w:val="Heading1"/>
      </w:pPr>
      <w:r>
        <w:t>Images</w:t>
      </w:r>
    </w:p>
    <w:p w14:paraId="3BE41F68" w14:textId="77777777" w:rsidR="00D15781" w:rsidRDefault="00D15781">
      <w:pPr>
        <w:ind w:start="0pt"/>
      </w:pPr>
    </w:p>
    <w:p w14:paraId="3995BAB7" w14:textId="77777777" w:rsidR="00D15781" w:rsidRDefault="00945132">
      <w:r>
        <w:t>Jpeg:</w:t>
      </w:r>
    </w:p>
    <w:p w14:paraId="4028C177" w14:textId="77777777" w:rsidR="00D15781" w:rsidRDefault="00945132">
      <w:r>
        <w:rPr>
          <w:noProof/>
          <w:lang w:val="en-AU" w:eastAsia="ko-KR"/>
        </w:rPr>
        <w:drawing>
          <wp:inline distT="0" distB="0" distL="0" distR="0" wp14:anchorId="5BF1E9CA" wp14:editId="6AA2C977">
            <wp:extent cx="3238500" cy="2362200"/>
            <wp:effectExtent l="19050" t="0" r="0" b="0"/>
            <wp:docPr id="1" name="Picture 1" descr="C:\Documents and Settings\Jason Harrop\My Documents\tmp-test-docs\pangolin.jpe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descr="C:\Documents and Settings\Jason Harrop\My Documents\tmp-test-docs\pangolin.jpeg"/>
                    <pic:cNvPicPr>
                      <a:picLocks noChangeAspect="1" noChangeArrowheads="1"/>
                    </pic:cNvPicPr>
                  </pic:nvPicPr>
                  <pic:blipFill>
                    <a:blip r:embed="rId7" cstate="print"/>
                    <a:srcRect/>
                    <a:stretch>
                      <a:fillRect/>
                    </a:stretch>
                  </pic:blipFill>
                  <pic:spPr bwMode="auto">
                    <a:xfrm>
                      <a:off x="0" y="0"/>
                      <a:ext cx="3238500" cy="2362200"/>
                    </a:xfrm>
                    <a:prstGeom prst="rect">
                      <a:avLst/>
                    </a:prstGeom>
                    <a:noFill/>
                    <a:ln w="9525">
                      <a:noFill/>
                      <a:miter lim="800%"/>
                      <a:headEnd/>
                      <a:tailEnd/>
                    </a:ln>
                  </pic:spPr>
                </pic:pic>
              </a:graphicData>
            </a:graphic>
          </wp:inline>
        </w:drawing>
      </w:r>
    </w:p>
    <w:p w14:paraId="7692DAE7" w14:textId="77777777" w:rsidR="00D15781" w:rsidRDefault="00D15781"/>
    <w:p w14:paraId="7AE4C69A" w14:textId="77777777" w:rsidR="00D15781" w:rsidRDefault="00D15781"/>
    <w:p w14:paraId="35A3F75C" w14:textId="77777777" w:rsidR="00D15781" w:rsidRDefault="00945132">
      <w:r>
        <w:t>Gif (scaled):</w:t>
      </w:r>
    </w:p>
    <w:p w14:paraId="6E55502C" w14:textId="77777777" w:rsidR="00D15781" w:rsidRDefault="00945132">
      <w:r>
        <w:rPr>
          <w:noProof/>
          <w:lang w:val="en-AU" w:eastAsia="ko-KR"/>
        </w:rPr>
        <w:lastRenderedPageBreak/>
        <w:drawing>
          <wp:inline distT="0" distB="0" distL="0" distR="0" wp14:anchorId="0217C755" wp14:editId="6546A6F9">
            <wp:extent cx="2809875" cy="5473022"/>
            <wp:effectExtent l="19050" t="0" r="9525" b="0"/>
            <wp:docPr id="2" name="Picture 2" descr="Escher: Liberation"/>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descr="Escher: Liberation"/>
                    <pic:cNvPicPr>
                      <a:picLocks noChangeAspect="1" noChangeArrowheads="1"/>
                    </pic:cNvPicPr>
                  </pic:nvPicPr>
                  <pic:blipFill>
                    <a:blip r:embed="rId8" cstate="print"/>
                    <a:srcRect/>
                    <a:stretch>
                      <a:fillRect/>
                    </a:stretch>
                  </pic:blipFill>
                  <pic:spPr bwMode="auto">
                    <a:xfrm>
                      <a:off x="0" y="0"/>
                      <a:ext cx="2810209" cy="5473672"/>
                    </a:xfrm>
                    <a:prstGeom prst="rect">
                      <a:avLst/>
                    </a:prstGeom>
                    <a:noFill/>
                    <a:ln w="9525">
                      <a:noFill/>
                      <a:miter lim="800%"/>
                      <a:headEnd/>
                      <a:tailEnd/>
                    </a:ln>
                  </pic:spPr>
                </pic:pic>
              </a:graphicData>
            </a:graphic>
          </wp:inline>
        </w:drawing>
      </w:r>
    </w:p>
    <w:p w14:paraId="59F19A53" w14:textId="77777777" w:rsidR="00D15781" w:rsidRDefault="00D15781"/>
    <w:p w14:paraId="24BA4330" w14:textId="77777777" w:rsidR="00D15781" w:rsidRDefault="00D15781"/>
    <w:p w14:paraId="18B04488" w14:textId="77777777" w:rsidR="00D15781" w:rsidRDefault="00945132">
      <w:r>
        <w:t xml:space="preserve">Png (from </w:t>
      </w:r>
      <w:hyperlink r:id="rId9" w:history="1">
        <w:r>
          <w:rPr>
            <w:rStyle w:val="Hyperlink"/>
          </w:rPr>
          <w:t>http://davidpritchard.org/images/pacsoc-s1b.png</w:t>
        </w:r>
      </w:hyperlink>
      <w:r>
        <w:t xml:space="preserve"> )</w:t>
      </w:r>
    </w:p>
    <w:p w14:paraId="3D41E2CF" w14:textId="77777777" w:rsidR="00D15781" w:rsidRDefault="00945132">
      <w:r>
        <w:rPr>
          <w:noProof/>
          <w:lang w:val="en-AU" w:eastAsia="ko-KR"/>
        </w:rPr>
        <w:drawing>
          <wp:inline distT="0" distB="0" distL="0" distR="0" wp14:anchorId="628086E8" wp14:editId="77C46B10">
            <wp:extent cx="4286250" cy="3343275"/>
            <wp:effectExtent l="19050" t="0" r="0" b="0"/>
            <wp:docPr id="5" name="Picture 5" descr="http://davidpritchard.org/images/pacsoc-s1b.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5" descr="http://davidpritchard.org/images/pacsoc-s1b.png"/>
                    <pic:cNvPicPr>
                      <a:picLocks noChangeAspect="1" noChangeArrowheads="1"/>
                    </pic:cNvPicPr>
                  </pic:nvPicPr>
                  <pic:blipFill>
                    <a:blip r:embed="rId10" cstate="print"/>
                    <a:srcRect/>
                    <a:stretch>
                      <a:fillRect/>
                    </a:stretch>
                  </pic:blipFill>
                  <pic:spPr bwMode="auto">
                    <a:xfrm>
                      <a:off x="0" y="0"/>
                      <a:ext cx="4286250" cy="3343275"/>
                    </a:xfrm>
                    <a:prstGeom prst="rect">
                      <a:avLst/>
                    </a:prstGeom>
                    <a:noFill/>
                    <a:ln w="9525">
                      <a:noFill/>
                      <a:miter lim="800%"/>
                      <a:headEnd/>
                      <a:tailEnd/>
                    </a:ln>
                  </pic:spPr>
                </pic:pic>
              </a:graphicData>
            </a:graphic>
          </wp:inline>
        </w:drawing>
      </w:r>
    </w:p>
    <w:p w14:paraId="23A6EB07" w14:textId="77777777" w:rsidR="00D15781" w:rsidRDefault="00D15781"/>
    <w:p w14:paraId="55933E7D" w14:textId="77777777" w:rsidR="00D15781" w:rsidRDefault="00945132">
      <w:pPr>
        <w:ind w:start="0pt"/>
      </w:pPr>
      <w:r>
        <w:t>(TODO: we really should have both 2003 &amp; 2007 pictures)</w:t>
      </w:r>
    </w:p>
    <w:p w14:paraId="0CD11E2D" w14:textId="77777777" w:rsidR="00D15781" w:rsidRDefault="00D15781"/>
    <w:p w14:paraId="4D7F52E1" w14:textId="77777777" w:rsidR="00D15781" w:rsidRDefault="00945132">
      <w:r>
        <w:br w:type="page"/>
      </w:r>
    </w:p>
    <w:p w14:paraId="289B53DD" w14:textId="77777777" w:rsidR="00D15781" w:rsidRDefault="00945132">
      <w:pPr>
        <w:ind w:start="0pt"/>
      </w:pPr>
      <w:r>
        <w:lastRenderedPageBreak/>
        <w:t>That was a page break</w:t>
      </w:r>
    </w:p>
    <w:p w14:paraId="69ECFBC1" w14:textId="77777777" w:rsidR="00D15781" w:rsidRDefault="00D15781">
      <w:pPr>
        <w:ind w:start="0pt"/>
      </w:pPr>
    </w:p>
    <w:p w14:paraId="43831D57" w14:textId="77777777" w:rsidR="00D15781" w:rsidRDefault="00945132">
      <w:pPr>
        <w:ind w:start="0pt"/>
        <w:jc w:val="both"/>
      </w:pPr>
      <w:r>
        <w:t xml:space="preserve">Here is some change tracking. </w:t>
      </w:r>
      <w:ins w:id="0" w:author="Jason Harrop" w:date="2007-12-09T10:14:00Z">
        <w:r>
          <w:t>An insertion</w:t>
        </w:r>
      </w:ins>
      <w:r>
        <w:t xml:space="preserve"> Followed by</w:t>
      </w:r>
      <w:del w:id="1" w:author="Jason Harrop" w:date="2007-12-09T10:14:00Z">
        <w:r>
          <w:delText xml:space="preserve"> A deletion</w:delText>
        </w:r>
      </w:del>
      <w:r>
        <w:t>.</w:t>
      </w:r>
    </w:p>
    <w:p w14:paraId="1809609C" w14:textId="77777777" w:rsidR="00D15781" w:rsidRDefault="00D15781">
      <w:pPr>
        <w:ind w:start="0pt"/>
        <w:jc w:val="both"/>
      </w:pPr>
    </w:p>
    <w:p w14:paraId="3ACBF785" w14:textId="77777777" w:rsidR="00D15781" w:rsidRDefault="00945132">
      <w:pPr>
        <w:ind w:start="0pt"/>
      </w:pPr>
      <w:r>
        <w:t>This line contains a soft return</w:t>
      </w:r>
      <w:r>
        <w:br/>
        <w:t>and here it continues</w:t>
      </w:r>
    </w:p>
    <w:p w14:paraId="3DE381A8" w14:textId="77777777" w:rsidR="00D15781" w:rsidRDefault="00D15781">
      <w:pPr>
        <w:ind w:start="0pt"/>
      </w:pPr>
    </w:p>
    <w:sectPr w:rsidR="00D15781">
      <w:headerReference w:type="default" r:id="rId11"/>
      <w:pgSz w:w="595.35pt" w:h="841.95pt" w:code="9"/>
      <w:pgMar w:top="36pt" w:right="36pt" w:bottom="36pt" w:left="36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1EDBD915" w14:textId="77777777" w:rsidR="00FE60A9" w:rsidRDefault="00FE60A9">
      <w:r>
        <w:separator/>
      </w:r>
    </w:p>
  </w:endnote>
  <w:endnote w:type="continuationSeparator" w:id="0">
    <w:p w14:paraId="3EFA0405" w14:textId="77777777" w:rsidR="00FE60A9" w:rsidRDefault="00FE60A9">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4002EFF" w:usb1="C000247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 ??">
    <w:panose1 w:val="00000000000000000000"/>
    <w:charset w:characterSet="iso-8859-1"/>
    <w:family w:val="roman"/>
    <w:notTrueType/>
    <w:pitch w:val="default"/>
  </w:font>
  <w:font w:name="Tahoma">
    <w:panose1 w:val="020B0604030504040204"/>
    <w:charset w:characterSet="iso-8859-1"/>
    <w:family w:val="swiss"/>
    <w:pitch w:val="variable"/>
    <w:sig w:usb0="E1002EFF" w:usb1="C000605B" w:usb2="00000029" w:usb3="00000000" w:csb0="000101FF" w:csb1="00000000"/>
  </w:font>
  <w:font w:name="Arial Black">
    <w:panose1 w:val="020B0A04020102020204"/>
    <w:charset w:characterSet="iso-8859-1"/>
    <w:family w:val="swiss"/>
    <w:pitch w:val="variable"/>
    <w:sig w:usb0="A00002AF" w:usb1="400078FB" w:usb2="00000000" w:usb3="00000000" w:csb0="0000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CCAD02A" w14:textId="77777777" w:rsidR="00FE60A9" w:rsidRDefault="00FE60A9">
      <w:r>
        <w:separator/>
      </w:r>
    </w:p>
  </w:footnote>
  <w:footnote w:type="continuationSeparator" w:id="0">
    <w:p w14:paraId="22F967AC" w14:textId="77777777" w:rsidR="00FE60A9" w:rsidRDefault="00FE60A9">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2036DE4" w14:textId="77777777" w:rsidR="00D15781" w:rsidRDefault="00945132">
    <w:pPr>
      <w:pStyle w:val="Header"/>
    </w:pPr>
    <w:r>
      <w:t>My header</w:t>
    </w:r>
  </w:p>
  <w:p w14:paraId="589B6D56" w14:textId="77777777" w:rsidR="00D15781" w:rsidRDefault="00D15781">
    <w:pPr>
      <w:pStyle w:val="Heade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52BE078E"/>
    <w:multiLevelType w:val="multilevel"/>
    <w:tmpl w:val="0409001D"/>
    <w:lvl w:ilvl="0">
      <w:start w:val="1"/>
      <w:numFmt w:val="decimal"/>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1" w15:restartNumberingAfterBreak="0">
    <w:nsid w:val="7C634168"/>
    <w:multiLevelType w:val="hybridMultilevel"/>
    <w:tmpl w:val="D6CC10D4"/>
    <w:lvl w:ilvl="0" w:tplc="04090001">
      <w:start w:val="1"/>
      <w:numFmt w:val="bullet"/>
      <w:lvlText w:val="?"/>
      <w:lvlJc w:val="start"/>
      <w:pPr>
        <w:ind w:start="40.30pt" w:hanging="18pt"/>
      </w:pPr>
      <w:rPr>
        <w:rFonts w:ascii="Symbol" w:hAnsi="Symbol" w:hint="default"/>
      </w:rPr>
    </w:lvl>
    <w:lvl w:ilvl="1" w:tplc="04090003">
      <w:start w:val="1"/>
      <w:numFmt w:val="bullet"/>
      <w:lvlText w:val="o"/>
      <w:lvlJc w:val="start"/>
      <w:pPr>
        <w:ind w:start="76.30pt" w:hanging="18pt"/>
      </w:pPr>
      <w:rPr>
        <w:rFonts w:ascii="Courier New" w:hAnsi="Courier New" w:cs="Courier New" w:hint="default"/>
      </w:rPr>
    </w:lvl>
    <w:lvl w:ilvl="2" w:tplc="04090005" w:tentative="1">
      <w:start w:val="1"/>
      <w:numFmt w:val="bullet"/>
      <w:lvlText w:val="?"/>
      <w:lvlJc w:val="start"/>
      <w:pPr>
        <w:ind w:start="112.30pt" w:hanging="18pt"/>
      </w:pPr>
      <w:rPr>
        <w:rFonts w:ascii="Wingdings" w:hAnsi="Wingdings" w:hint="default"/>
      </w:rPr>
    </w:lvl>
    <w:lvl w:ilvl="3" w:tplc="04090001" w:tentative="1">
      <w:start w:val="1"/>
      <w:numFmt w:val="bullet"/>
      <w:lvlText w:val="?"/>
      <w:lvlJc w:val="start"/>
      <w:pPr>
        <w:ind w:start="148.30pt" w:hanging="18pt"/>
      </w:pPr>
      <w:rPr>
        <w:rFonts w:ascii="Symbol" w:hAnsi="Symbol" w:hint="default"/>
      </w:rPr>
    </w:lvl>
    <w:lvl w:ilvl="4" w:tplc="04090003" w:tentative="1">
      <w:start w:val="1"/>
      <w:numFmt w:val="bullet"/>
      <w:lvlText w:val="o"/>
      <w:lvlJc w:val="start"/>
      <w:pPr>
        <w:ind w:start="184.30pt" w:hanging="18pt"/>
      </w:pPr>
      <w:rPr>
        <w:rFonts w:ascii="Courier New" w:hAnsi="Courier New" w:cs="Courier New" w:hint="default"/>
      </w:rPr>
    </w:lvl>
    <w:lvl w:ilvl="5" w:tplc="04090005" w:tentative="1">
      <w:start w:val="1"/>
      <w:numFmt w:val="bullet"/>
      <w:lvlText w:val="?"/>
      <w:lvlJc w:val="start"/>
      <w:pPr>
        <w:ind w:start="220.30pt" w:hanging="18pt"/>
      </w:pPr>
      <w:rPr>
        <w:rFonts w:ascii="Wingdings" w:hAnsi="Wingdings" w:hint="default"/>
      </w:rPr>
    </w:lvl>
    <w:lvl w:ilvl="6" w:tplc="04090001" w:tentative="1">
      <w:start w:val="1"/>
      <w:numFmt w:val="bullet"/>
      <w:lvlText w:val="?"/>
      <w:lvlJc w:val="start"/>
      <w:pPr>
        <w:ind w:start="256.30pt" w:hanging="18pt"/>
      </w:pPr>
      <w:rPr>
        <w:rFonts w:ascii="Symbol" w:hAnsi="Symbol" w:hint="default"/>
      </w:rPr>
    </w:lvl>
    <w:lvl w:ilvl="7" w:tplc="04090003" w:tentative="1">
      <w:start w:val="1"/>
      <w:numFmt w:val="bullet"/>
      <w:lvlText w:val="o"/>
      <w:lvlJc w:val="start"/>
      <w:pPr>
        <w:ind w:start="292.30pt" w:hanging="18pt"/>
      </w:pPr>
      <w:rPr>
        <w:rFonts w:ascii="Courier New" w:hAnsi="Courier New" w:cs="Courier New" w:hint="default"/>
      </w:rPr>
    </w:lvl>
    <w:lvl w:ilvl="8" w:tplc="04090005" w:tentative="1">
      <w:start w:val="1"/>
      <w:numFmt w:val="bullet"/>
      <w:lvlText w:val="?"/>
      <w:lvlJc w:val="start"/>
      <w:pPr>
        <w:ind w:start="328.30pt" w:hanging="18pt"/>
      </w:pPr>
      <w:rPr>
        <w:rFonts w:ascii="Wingdings" w:hAnsi="Wingdings" w:hint="default"/>
      </w:rPr>
    </w:lvl>
  </w:abstractNum>
  <w:num w:numId="1" w16cid:durableId="2056005325">
    <w:abstractNumId w:val="1"/>
  </w:num>
  <w:num w:numId="2" w16cid:durableId="1846285662">
    <w:abstractNumId w:val="0"/>
  </w:num>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Jason Harrop">
    <w15:presenceInfo w15:providerId="None" w15:userId="Jason Harrop"/>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defaultTabStop w:val="36pt"/>
  <w:drawingGridHorizontalSpacing w:val="5.50pt"/>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781"/>
    <w:rsid w:val="000F5F5B"/>
    <w:rsid w:val="00451A5E"/>
    <w:rsid w:val="00665DAE"/>
    <w:rsid w:val="00764E38"/>
    <w:rsid w:val="00945132"/>
    <w:rsid w:val="00D15781"/>
    <w:rsid w:val="00F16BA9"/>
    <w:rsid w:val="00FE60A9"/>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31E22FE3"/>
  <w15:docId w15:val="{89088C54-BD14-49E4-B44C-ECECEDE8B94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ind w:start="4.30pt" w:end="4.30p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p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pPr>
      <w:ind w:start="36pt"/>
      <w:contextualSpacing/>
    </w:pPr>
  </w:style>
  <w:style w:type="table" w:styleId="TableGrid">
    <w:name w:val="Table Grid"/>
    <w:basedOn w:val="TableNormal"/>
    <w:uiPriority w:val="59"/>
    <w:tblPr>
      <w:tblBorders>
        <w:top w:val="single" w:sz="4" w:space="0" w:color="000000" w:themeColor="text1"/>
        <w:start w:val="single" w:sz="4" w:space="0" w:color="000000" w:themeColor="text1"/>
        <w:bottom w:val="single" w:sz="4" w:space="0" w:color="000000" w:themeColor="text1"/>
        <w:end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234pt"/>
        <w:tab w:val="end" w:pos="468pt"/>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234pt"/>
        <w:tab w:val="end" w:pos="468pt"/>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semiHidden/>
    <w:unhideWhenUsed/>
    <w:rPr>
      <w:color w:val="0000FF"/>
      <w:u w:val="single"/>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pBdr>
        <w:bottom w:val="single" w:sz="8" w:space="4" w:color="4F81BD" w:themeColor="accent1"/>
      </w:pBdr>
      <w:spacing w:after="15pt"/>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purl.oclc.org/ooxml/officeDocument/relationships/image" Target="media/image2.gif"/><Relationship Id="rId13" Type="http://schemas.microsoft.com/office/2011/relationships/people" Target="people.xml"/><Relationship Id="rId3" Type="http://purl.oclc.org/ooxml/officeDocument/relationships/settings" Target="settings.xml"/><Relationship Id="rId7" Type="http://purl.oclc.org/ooxml/officeDocument/relationships/image" Target="media/image1.jpeg"/><Relationship Id="rId12"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11" Type="http://purl.oclc.org/ooxml/officeDocument/relationships/header" Target="header1.xml"/><Relationship Id="rId5" Type="http://purl.oclc.org/ooxml/officeDocument/relationships/footnotes" Target="footnotes.xml"/><Relationship Id="rId10" Type="http://purl.oclc.org/ooxml/officeDocument/relationships/image" Target="media/image3.png"/><Relationship Id="rId4" Type="http://purl.oclc.org/ooxml/officeDocument/relationships/webSettings" Target="webSettings.xml"/><Relationship Id="rId9" Type="http://purl.oclc.org/ooxml/officeDocument/relationships/hyperlink" Target="http://davidpritchard.org/images/pacsoc-s1b.png" TargetMode="External"/><Relationship Id="rId14" Type="http://purl.oclc.org/ooxml/officeDocument/relationships/theme" Target="theme/theme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docProps/app.xml><?xml version="1.0" encoding="utf-8"?>
<Properties xmlns="http://purl.oclc.org/ooxml/officeDocument/extendedProperties" xmlns:vt="http://purl.oclc.org/ooxml/officeDocument/docPropsVTypes">
  <Template>Normal.dotm</Template>
  <TotalTime>0</TotalTime>
  <Pages>5</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Plutext Pty Ltd</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Harrop</dc:creator>
  <cp:lastModifiedBy>Jason Harrop</cp:lastModifiedBy>
  <cp:revision>2</cp:revision>
  <dcterms:created xsi:type="dcterms:W3CDTF">2025-12-05T19:02:00Z</dcterms:created>
  <dcterms:modified xsi:type="dcterms:W3CDTF">2025-12-05T19:02:00Z</dcterms:modified>
</cp:coreProperties>
</file>